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7A" w:rsidRPr="00D0437A" w:rsidRDefault="00D0437A" w:rsidP="00D0437A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D0437A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Великая Северная война 1700-1721 годов 8 класс</w:t>
      </w:r>
    </w:p>
    <w:p w:rsidR="00D0437A" w:rsidRPr="00D0437A" w:rsidRDefault="00D0437A" w:rsidP="00D0437A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D0437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Великая Северная война 1700-1721 годов для учащихся 8 класса с ответами. Те</w:t>
      </w:r>
      <w:proofErr w:type="gramStart"/>
      <w:r w:rsidRPr="00D0437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D0437A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15 заданий.</w:t>
      </w:r>
    </w:p>
    <w:p w:rsidR="00D0437A" w:rsidRPr="00D0437A" w:rsidRDefault="00D0437A" w:rsidP="00D0437A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D0437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страну — союзницу России в Северной войне.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Болгария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Дания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Франция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Первым крупным сражением между армией России и Швеции была битва </w:t>
        </w:r>
        <w:proofErr w:type="gram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под</w:t>
        </w:r>
        <w:proofErr w:type="gramEnd"/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Копенгагеном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Шлиссельбургом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Нарвой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Одессой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дату основания города Санкт-Петербурга, буду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щей столицы Российской империи.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1698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1700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1703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1724 г.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система формирования регулярной армии, введённая Петром I в 1705 г.?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Новшеством в военном деле в годы правления Петра I было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формирование полков «иноземного строя»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введение всеобщей воинской повинности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открытие специальных школ для подготовки офицеров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определение норм выдачи поместных земель за военную службу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Итогом реформы армии Петра I бы</w:t>
        </w:r>
        <w:proofErr w:type="gram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отказ от участия в европейских войнах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создание военно-морского флота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введение новых целей во внешней политике — завоева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колоний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формирование стрелецких полков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гетмана Украины, который предал Петра I и перешёл на сторону шведского короля Карла ХП?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Богдан Хмельницкий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Петр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Сагайдачный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Михаил Дорошенко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Иван Мазепа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Одним из главных сражений Северной войны стала Полтавская битва. Назовите полководца, который руково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дил русской армией в ходе Полтавской битвы.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А.Д. Меншиков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Август II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А.В. Суворов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П.И. Багратион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Каково было соотношение сил в Полтавской битве?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русская армия численно превосходила шведскую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шведская армия численно превосходила русскую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количественный состав армий был примерно одинако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вым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армия Дании превосходила как армию России, так и армию Швеции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Чем опасен для России был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Прутский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поход 1711 г.?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Швеция могла выйти из войны, и у России не осталось бы противников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возникала ситуация возможной войны на два фронта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Турция угрожала отобрать у России территорию Сибири и Дальнего Востока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Карл XII мог заключить союз с Россией и угрожать Османской империи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Какова роль Екатерины, супруги Петра I, в решении про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блемы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Прутского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похода?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Екатерина сумела убедить союзников Турции в необхо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димости прекращения военных действий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Екатерина согласилась выдать дочь замуж за турецкого султана в обмен на прекращение военных действий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Екатерина передала свои драгоценности турецкому ви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зирю для прекращения похода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Екатерина должна была уйти в монастырь в обмен на прекращение военных действий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12.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морскую победу Петра I.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Нарва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Гангут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Лесная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Полтава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13.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Главным условием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Ништадтского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мирного договора бы</w:t>
        </w:r>
        <w:proofErr w:type="gram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получение Россией выхода к побережью Балтийского моря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передача Швеции городов Нарва и Новгород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заключение союза между Россией и Францией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передача территории Швеции под контроль России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14.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победы в Северной войне Россия приобрела международный статус __________. </w:t>
        </w:r>
        <w:r w:rsidRPr="00D0437A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(Впишите термин)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15.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D0437A" w:rsidRPr="00D0437A" w:rsidRDefault="00D0437A" w:rsidP="00D0437A">
      <w:pPr>
        <w:shd w:val="clear" w:color="auto" w:fill="FFFFFF"/>
        <w:spacing w:after="390" w:line="315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7" w:author="Unknown">
        <w:r w:rsidRPr="00D0437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заключение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Ништадтского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Б) битва у острова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Гренгам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Полтавская битва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битва у деревни Лесной</w:t>
        </w:r>
      </w:ins>
    </w:p>
    <w:p w:rsidR="00D0437A" w:rsidRPr="00D0437A" w:rsidRDefault="00D0437A" w:rsidP="00D0437A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D0437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1708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1709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1720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1721 г.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D0437A" w:rsidRPr="00D0437A" w:rsidTr="00D0437A">
        <w:trPr>
          <w:trHeight w:val="822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0437A" w:rsidRPr="00D0437A" w:rsidRDefault="00D0437A" w:rsidP="00D0437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437A" w:rsidRPr="00D0437A" w:rsidRDefault="00D0437A" w:rsidP="00D0437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437A" w:rsidRPr="00D0437A" w:rsidRDefault="00D0437A" w:rsidP="00D0437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437A" w:rsidRPr="00D0437A" w:rsidRDefault="00D0437A" w:rsidP="00D0437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</w:tr>
    </w:tbl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rFonts w:ascii="Segoe UI" w:eastAsia="Times New Roman" w:hAnsi="Segoe UI" w:cs="Segoe UI"/>
          <w:color w:val="555555"/>
          <w:sz w:val="41"/>
          <w:szCs w:val="41"/>
          <w:lang w:eastAsia="ru-RU"/>
        </w:rPr>
      </w:pPr>
    </w:p>
    <w:p w:rsidR="00D0437A" w:rsidRPr="00D0437A" w:rsidRDefault="00D0437A" w:rsidP="00D0437A">
      <w:pPr>
        <w:shd w:val="clear" w:color="auto" w:fill="FFFFFF"/>
        <w:spacing w:after="390" w:line="420" w:lineRule="atLeast"/>
        <w:textAlignment w:val="baseline"/>
        <w:outlineLvl w:val="1"/>
        <w:rPr>
          <w:ins w:id="6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bookmarkStart w:id="65" w:name="_GoBack"/>
      <w:bookmarkEnd w:id="65"/>
      <w:ins w:id="66" w:author="Unknown">
        <w:r w:rsidRPr="00D0437A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lastRenderedPageBreak/>
          <w:t>2 вариант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войны со Швецией Пётр I организовал коалицию с Данией и Саксонией, которая называлась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Антишведская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лига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Восточный контракт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Северный Союз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Священный союз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заключалась одна из причин поражения России в сра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жении под Нарвой?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войско России было намного меньше по численности, чем армия Карла XII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армии Карла XII помогала коалиция ведущих стран Европы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наёмные войска в армии Петра I бежали или переходили на сторону противника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 армии России не было пушек и артиллерии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заложен город Санкт-Петербург, будущая столица Российской империи?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1699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1700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1703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1725 г.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географический район России, где были построены крупные металлургические заводы, продукция которых использовалась в ходе Северной войны.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Новая система формирования армии, созданная в годы Северной войны Петром I, — это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рекрутские наборы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всеобщая воинская повинность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служба по безналичному договору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полки «иноземного строя»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Среди итогов реформы армии Петра I можно назвать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8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отказ от использования военно-морского флота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открытие школ для подготовки офицеров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стрелецкого войска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организация народного ополчения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сражение Пётр I назвал «матерью Полтавской бата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лии»?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9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2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битву под Нарвой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захват крепости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Нотебург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битву у мыса Гангут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сражение у деревни Лесной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9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4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Общее руководство русской армией в Полтавской битве осу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ществлял Пётр I. Назовите имя полководца, который так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же руководил Полтавской битвой.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9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6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Б.П. Шереметев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И. Мазепа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В. Хмельницкий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М. Романов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9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8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Каково было соотношение потерь русской и шведской ар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мий в Полтавской битве?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9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0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потери русской армии были в несколько раз больше, чем потери шведской армии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потери шведской армии были в несколько раз больше, чем потери русской армии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потери войск были примерно одинаковыми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данные по потерям засекречены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0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2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русская армия попала в окружение в резуль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тате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Прутского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похода?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0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4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1711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1720 г.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0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6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одно из условий перемирия России с Турцией.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0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8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Россия соглашалась разрушить крепость Таганрог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Турция передавала России право прохода через пролив Босфор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Турция переходила на сторону России в Северной войне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Турция брала обязательство начать войну с Польшей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0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0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12.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морскую победу Петра I.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1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2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Гренгам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Нарва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Лесная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Полтава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1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4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13.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городе был подписан мирный договор по итогам Северной войны?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1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6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Петербурге</w:t>
        </w:r>
        <w:proofErr w:type="gram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Москве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Кексгольме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Ништадте</w:t>
        </w:r>
        <w:proofErr w:type="spellEnd"/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1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8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14.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итогам Северной войны Пётр получил от Сената новый титул — «Отца Отечества, Петра Великого, __________ всероссийского». </w:t>
        </w:r>
        <w:r w:rsidRPr="00D0437A">
          <w:rPr>
            <w:rFonts w:ascii="inherit" w:eastAsia="Times New Roman" w:hAnsi="inherit" w:cs="Segoe UI"/>
            <w:i/>
            <w:iCs/>
            <w:color w:val="555555"/>
            <w:sz w:val="26"/>
            <w:szCs w:val="26"/>
            <w:bdr w:val="none" w:sz="0" w:space="0" w:color="auto" w:frame="1"/>
            <w:lang w:eastAsia="ru-RU"/>
          </w:rPr>
          <w:t>(Впишите термин)</w:t>
        </w:r>
      </w:ins>
    </w:p>
    <w:p w:rsidR="00D0437A" w:rsidRPr="00D0437A" w:rsidRDefault="00D0437A" w:rsidP="00D0437A">
      <w:pPr>
        <w:shd w:val="clear" w:color="auto" w:fill="FFFFFF"/>
        <w:spacing w:after="0" w:line="300" w:lineRule="atLeast"/>
        <w:textAlignment w:val="baseline"/>
        <w:rPr>
          <w:ins w:id="11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0" w:author="Unknown">
        <w:r w:rsidRPr="00D0437A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15.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D0437A" w:rsidRPr="00D0437A" w:rsidRDefault="00D0437A" w:rsidP="00D0437A">
      <w:pPr>
        <w:shd w:val="clear" w:color="auto" w:fill="FFFFFF"/>
        <w:spacing w:after="390" w:line="315" w:lineRule="atLeast"/>
        <w:textAlignment w:val="baseline"/>
        <w:rPr>
          <w:ins w:id="12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22" w:author="Unknown">
        <w:r w:rsidRPr="00D0437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2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4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битва у мыса Гангут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Б) заключение </w:t>
        </w:r>
        <w:proofErr w:type="spellStart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Ништадтского</w:t>
        </w:r>
        <w:proofErr w:type="spellEnd"/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Полтавская битва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битва под Нарвой</w:t>
        </w:r>
      </w:ins>
    </w:p>
    <w:p w:rsidR="00D0437A" w:rsidRPr="00D0437A" w:rsidRDefault="00D0437A" w:rsidP="00D0437A">
      <w:pPr>
        <w:shd w:val="clear" w:color="auto" w:fill="FFFFFF"/>
        <w:spacing w:after="390" w:line="315" w:lineRule="atLeast"/>
        <w:textAlignment w:val="baseline"/>
        <w:rPr>
          <w:ins w:id="12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26" w:author="Unknown">
        <w:r w:rsidRPr="00D0437A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D0437A" w:rsidRPr="00D0437A" w:rsidRDefault="00D0437A" w:rsidP="00D0437A">
      <w:pPr>
        <w:shd w:val="clear" w:color="auto" w:fill="FFFFFF"/>
        <w:spacing w:after="390" w:line="300" w:lineRule="atLeast"/>
        <w:textAlignment w:val="baseline"/>
        <w:rPr>
          <w:ins w:id="12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28" w:author="Unknown"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1709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1714 г.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1721 г.</w:t>
        </w:r>
      </w:ins>
    </w:p>
    <w:p w:rsidR="00D0437A" w:rsidRPr="00D0437A" w:rsidRDefault="00D0437A" w:rsidP="00D0437A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2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0" w:author="Unknown">
        <w:r w:rsidRPr="00D0437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Великая Северная война 1700-1721 годов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437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 Рекрутская повинность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12-2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13-1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14. Империи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15-4321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437A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2 вариант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 Урал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12-1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13-4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14. Императора</w:t>
        </w:r>
        <w:r w:rsidRPr="00D0437A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15-3421</w:t>
        </w:r>
      </w:ins>
    </w:p>
    <w:p w:rsidR="008C788A" w:rsidRDefault="008C788A"/>
    <w:sectPr w:rsidR="008C7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82"/>
    <w:rsid w:val="008C788A"/>
    <w:rsid w:val="00D0437A"/>
    <w:rsid w:val="00F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4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43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37A"/>
    <w:rPr>
      <w:b/>
      <w:bCs/>
    </w:rPr>
  </w:style>
  <w:style w:type="character" w:customStyle="1" w:styleId="apple-converted-space">
    <w:name w:val="apple-converted-space"/>
    <w:basedOn w:val="a0"/>
    <w:rsid w:val="00D0437A"/>
  </w:style>
  <w:style w:type="character" w:styleId="a5">
    <w:name w:val="Emphasis"/>
    <w:basedOn w:val="a0"/>
    <w:uiPriority w:val="20"/>
    <w:qFormat/>
    <w:rsid w:val="00D0437A"/>
    <w:rPr>
      <w:i/>
      <w:iCs/>
    </w:rPr>
  </w:style>
  <w:style w:type="character" w:styleId="a6">
    <w:name w:val="Hyperlink"/>
    <w:basedOn w:val="a0"/>
    <w:uiPriority w:val="99"/>
    <w:semiHidden/>
    <w:unhideWhenUsed/>
    <w:rsid w:val="00D0437A"/>
    <w:rPr>
      <w:color w:val="0000FF"/>
      <w:u w:val="single"/>
    </w:rPr>
  </w:style>
  <w:style w:type="paragraph" w:customStyle="1" w:styleId="sertxt">
    <w:name w:val="sertxt"/>
    <w:basedOn w:val="a"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4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43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4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37A"/>
    <w:rPr>
      <w:b/>
      <w:bCs/>
    </w:rPr>
  </w:style>
  <w:style w:type="character" w:customStyle="1" w:styleId="apple-converted-space">
    <w:name w:val="apple-converted-space"/>
    <w:basedOn w:val="a0"/>
    <w:rsid w:val="00D0437A"/>
  </w:style>
  <w:style w:type="character" w:styleId="a5">
    <w:name w:val="Emphasis"/>
    <w:basedOn w:val="a0"/>
    <w:uiPriority w:val="20"/>
    <w:qFormat/>
    <w:rsid w:val="00D0437A"/>
    <w:rPr>
      <w:i/>
      <w:iCs/>
    </w:rPr>
  </w:style>
  <w:style w:type="character" w:styleId="a6">
    <w:name w:val="Hyperlink"/>
    <w:basedOn w:val="a0"/>
    <w:uiPriority w:val="99"/>
    <w:semiHidden/>
    <w:unhideWhenUsed/>
    <w:rsid w:val="00D0437A"/>
    <w:rPr>
      <w:color w:val="0000FF"/>
      <w:u w:val="single"/>
    </w:rPr>
  </w:style>
  <w:style w:type="paragraph" w:customStyle="1" w:styleId="sertxt">
    <w:name w:val="sertxt"/>
    <w:basedOn w:val="a"/>
    <w:rsid w:val="00D0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047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7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833648446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2019-01-28T05:50:00Z</dcterms:created>
  <dcterms:modified xsi:type="dcterms:W3CDTF">2019-01-28T05:52:00Z</dcterms:modified>
</cp:coreProperties>
</file>